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795C" w:rsidRDefault="00A2795C" w:rsidP="00A2795C">
      <w:pPr>
        <w:pStyle w:val="Titre"/>
      </w:pPr>
      <w:r>
        <w:t>Métadonnées</w:t>
      </w:r>
    </w:p>
    <w:p w:rsidR="00A2795C" w:rsidRDefault="00A2795C" w:rsidP="00A2795C">
      <w:pPr>
        <w:pStyle w:val="Petunia"/>
      </w:pPr>
      <w:r>
        <w:t xml:space="preserve">D’après le </w:t>
      </w:r>
      <w:hyperlink r:id="rId4" w:history="1">
        <w:r w:rsidRPr="00A2795C">
          <w:rPr>
            <w:rStyle w:val="Lienhypertexte"/>
          </w:rPr>
          <w:t>dictionnaire Larousse, consulté le 4 octobre 2020</w:t>
        </w:r>
      </w:hyperlink>
      <w:r>
        <w:t>, une métadonnée est une « Donnée servant à caractériser une autre donnée, physique ou numérique ».</w:t>
      </w:r>
    </w:p>
    <w:p w:rsidR="00A2795C" w:rsidRDefault="00A2795C" w:rsidP="00A2795C">
      <w:pPr>
        <w:pStyle w:val="Petunia"/>
      </w:pPr>
      <w:r>
        <w:t xml:space="preserve">Les métadonnées incluses dans un fichier informatique sont qualifiées de métadonnées embarquées. Sur le </w:t>
      </w:r>
      <w:hyperlink r:id="rId5" w:history="1">
        <w:r w:rsidRPr="00A2795C">
          <w:rPr>
            <w:rStyle w:val="Lienhypertexte"/>
          </w:rPr>
          <w:t xml:space="preserve">site </w:t>
        </w:r>
        <w:proofErr w:type="spellStart"/>
        <w:r w:rsidRPr="00A2795C">
          <w:rPr>
            <w:rStyle w:val="Lienhypertexte"/>
          </w:rPr>
          <w:t>DORANum</w:t>
        </w:r>
        <w:proofErr w:type="spellEnd"/>
        <w:r w:rsidRPr="00A2795C">
          <w:rPr>
            <w:rStyle w:val="Lienhypertexte"/>
          </w:rPr>
          <w:t>, plus précisément sur la page « Les métadonnées sont partout ! » consultée le 4 octobre 2020</w:t>
        </w:r>
      </w:hyperlink>
      <w:r>
        <w:t>, vous pouvez consulter une courte infographie sur ces métadonnées en rapport avec le contenu de ce cours</w:t>
      </w:r>
      <w:r w:rsidR="008C6AD4">
        <w:t>.</w:t>
      </w:r>
    </w:p>
    <w:p w:rsidR="00116BDA" w:rsidRDefault="000D3365" w:rsidP="00A2795C">
      <w:pPr>
        <w:pStyle w:val="Petunia"/>
      </w:pPr>
      <w:ins w:id="0" w:author="Hun Tell" w:date="2020-10-04T13:46:00Z">
        <w:r>
          <w:t>Ci-suit une image à étudier.</w:t>
        </w:r>
      </w:ins>
    </w:p>
    <w:p w:rsidR="00A2795C" w:rsidRPr="00A2795C" w:rsidRDefault="009027AA" w:rsidP="00116BDA">
      <w:pPr>
        <w:pStyle w:val="Petunia"/>
        <w:jc w:val="center"/>
      </w:pPr>
      <w:r>
        <w:rPr>
          <w:noProof/>
        </w:rPr>
        <w:drawing>
          <wp:inline distT="0" distB="0" distL="0" distR="0">
            <wp:extent cx="2023200" cy="2703600"/>
            <wp:effectExtent l="0" t="0" r="0" b="1905"/>
            <wp:docPr id="936889501" name="Image 1" descr="Une image avec des données de géolocalis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889501" name="Image 1" descr="Une image avec des données de géolocalisatio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200" cy="27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95C" w:rsidRPr="00A2795C" w:rsidSect="0089020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n Tell">
    <w15:presenceInfo w15:providerId="None" w15:userId="Hun T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95C"/>
    <w:rsid w:val="0008526B"/>
    <w:rsid w:val="000D3365"/>
    <w:rsid w:val="00116BDA"/>
    <w:rsid w:val="001D3EE3"/>
    <w:rsid w:val="002746BD"/>
    <w:rsid w:val="002A425F"/>
    <w:rsid w:val="0034196E"/>
    <w:rsid w:val="00382112"/>
    <w:rsid w:val="004C4E91"/>
    <w:rsid w:val="005121EB"/>
    <w:rsid w:val="006B5909"/>
    <w:rsid w:val="006E72A9"/>
    <w:rsid w:val="00742630"/>
    <w:rsid w:val="00792AE9"/>
    <w:rsid w:val="00890205"/>
    <w:rsid w:val="008C6AD4"/>
    <w:rsid w:val="009027AA"/>
    <w:rsid w:val="00A2795C"/>
    <w:rsid w:val="00CC286F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6A617-C8B1-C84D-9CBB-FC53179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2795C"/>
    <w:pPr>
      <w:contextualSpacing/>
      <w:jc w:val="center"/>
    </w:pPr>
    <w:rPr>
      <w:rFonts w:asciiTheme="majorHAnsi" w:eastAsiaTheme="majorEastAsia" w:hAnsiTheme="majorHAnsi" w:cstheme="majorBidi"/>
      <w:color w:val="0070C0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795C"/>
    <w:rPr>
      <w:rFonts w:asciiTheme="majorHAnsi" w:eastAsiaTheme="majorEastAsia" w:hAnsiTheme="majorHAnsi" w:cstheme="majorBidi"/>
      <w:color w:val="0070C0"/>
      <w:spacing w:val="-10"/>
      <w:kern w:val="28"/>
      <w:sz w:val="56"/>
      <w:szCs w:val="56"/>
    </w:rPr>
  </w:style>
  <w:style w:type="paragraph" w:customStyle="1" w:styleId="Petunia">
    <w:name w:val="Petunia"/>
    <w:basedOn w:val="Normal"/>
    <w:qFormat/>
    <w:rsid w:val="00A2795C"/>
    <w:pPr>
      <w:spacing w:after="142"/>
      <w:ind w:firstLine="284"/>
    </w:pPr>
  </w:style>
  <w:style w:type="paragraph" w:customStyle="1" w:styleId="Marguerite">
    <w:name w:val="Marguerite"/>
    <w:basedOn w:val="Petunia"/>
    <w:qFormat/>
    <w:rsid w:val="00A2795C"/>
  </w:style>
  <w:style w:type="paragraph" w:customStyle="1" w:styleId="Rose">
    <w:name w:val="Rose"/>
    <w:basedOn w:val="Petunia"/>
    <w:qFormat/>
    <w:rsid w:val="00A2795C"/>
  </w:style>
  <w:style w:type="character" w:styleId="Lienhypertexte">
    <w:name w:val="Hyperlink"/>
    <w:basedOn w:val="Policepardfaut"/>
    <w:uiPriority w:val="99"/>
    <w:unhideWhenUsed/>
    <w:rsid w:val="00A2795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795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D3EE3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90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s://doranum.fr/metadonnees-standards-formats/metadonnees-partout/" TargetMode="External"/><Relationship Id="rId4" Type="http://schemas.openxmlformats.org/officeDocument/2006/relationships/hyperlink" Target="https://www.larousse.fr/dictionnaires/francais/m&#233;tadonn&#233;e/18691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577</Characters>
  <Application>Microsoft Office Word</Application>
  <DocSecurity>0</DocSecurity>
  <Lines>12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Tartan Pion</dc:creator>
  <cp:keywords/>
  <dc:description/>
  <cp:lastModifiedBy>Gwenaël Richomme</cp:lastModifiedBy>
  <cp:revision>16</cp:revision>
  <dcterms:created xsi:type="dcterms:W3CDTF">2020-10-04T11:25:00Z</dcterms:created>
  <dcterms:modified xsi:type="dcterms:W3CDTF">2024-02-07T22:02:00Z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eau">
    <vt:lpwstr>Département MIAp, Université Paul-valéry Montpellier 3</vt:lpwstr>
  </property>
</Properties>
</file>